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808BA4" w14:textId="77777777" w:rsidR="000E40C4" w:rsidRPr="009830FD" w:rsidRDefault="000E40C4" w:rsidP="000E40C4">
      <w:pPr>
        <w:rPr>
          <w:rFonts w:eastAsiaTheme="minorHAnsi"/>
          <w:sz w:val="28"/>
          <w:szCs w:val="28"/>
        </w:rPr>
      </w:pPr>
      <w:r>
        <w:rPr>
          <w:noProof/>
        </w:rPr>
        <w:drawing>
          <wp:anchor distT="0" distB="0" distL="114300" distR="114300" simplePos="0" relativeHeight="251659264" behindDoc="1" locked="0" layoutInCell="1" allowOverlap="1" wp14:anchorId="61033FED" wp14:editId="54B8522B">
            <wp:simplePos x="0" y="0"/>
            <wp:positionH relativeFrom="margin">
              <wp:posOffset>3476625</wp:posOffset>
            </wp:positionH>
            <wp:positionV relativeFrom="margin">
              <wp:posOffset>71223</wp:posOffset>
            </wp:positionV>
            <wp:extent cx="1932032" cy="1456571"/>
            <wp:effectExtent l="0" t="0" r="0" b="0"/>
            <wp:wrapNone/>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g-Z25220331-0001.jpg"/>
                    <pic:cNvPicPr/>
                  </pic:nvPicPr>
                  <pic:blipFill>
                    <a:blip r:embed="rId7" cstate="print">
                      <a:extLst>
                        <a:ext uri="{28A0092B-C50C-407E-A947-70E740481C1C}">
                          <a14:useLocalDpi xmlns:a14="http://schemas.microsoft.com/office/drawing/2010/main" val="0"/>
                        </a:ext>
                        <a:ext uri="{837473B0-CC2E-450A-ABE3-18F120FF3D39}">
                          <a1611:picAttrSrcUrl xmlns:a1611="http://schemas.microsoft.com/office/drawing/2016/11/main" r:id="rId8"/>
                        </a:ext>
                      </a:extLst>
                    </a:blip>
                    <a:stretch>
                      <a:fillRect/>
                    </a:stretch>
                  </pic:blipFill>
                  <pic:spPr>
                    <a:xfrm>
                      <a:off x="0" y="0"/>
                      <a:ext cx="1932032" cy="1456571"/>
                    </a:xfrm>
                    <a:prstGeom prst="rect">
                      <a:avLst/>
                    </a:prstGeom>
                  </pic:spPr>
                </pic:pic>
              </a:graphicData>
            </a:graphic>
            <wp14:sizeRelH relativeFrom="margin">
              <wp14:pctWidth>0</wp14:pctWidth>
            </wp14:sizeRelH>
            <wp14:sizeRelV relativeFrom="margin">
              <wp14:pctHeight>0</wp14:pctHeight>
            </wp14:sizeRelV>
          </wp:anchor>
        </w:drawing>
      </w:r>
      <w:r w:rsidRPr="009830FD">
        <w:rPr>
          <w:rFonts w:eastAsiaTheme="minorHAnsi" w:hint="eastAsia"/>
          <w:sz w:val="28"/>
          <w:szCs w:val="28"/>
        </w:rPr>
        <w:t>暮らしのいきいき応援講座　第</w:t>
      </w:r>
      <w:r w:rsidRPr="009830FD">
        <w:rPr>
          <w:rFonts w:eastAsiaTheme="minorHAnsi"/>
          <w:sz w:val="28"/>
          <w:szCs w:val="28"/>
        </w:rPr>
        <w:t>6回</w:t>
      </w:r>
    </w:p>
    <w:p w14:paraId="2179CE00" w14:textId="77777777" w:rsidR="000E40C4" w:rsidRPr="00D15838" w:rsidRDefault="000E40C4" w:rsidP="000E40C4">
      <w:pPr>
        <w:rPr>
          <w:rFonts w:ascii="HGP創英角ﾎﾟｯﾌﾟ体" w:eastAsia="HGP創英角ﾎﾟｯﾌﾟ体" w:hAnsi="HGP創英角ﾎﾟｯﾌﾟ体"/>
          <w:b/>
          <w:color w:val="5B9BD5" w:themeColor="accent5"/>
          <w:sz w:val="52"/>
          <w:szCs w:val="52"/>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pPr>
      <w:r w:rsidRPr="00D15838">
        <w:rPr>
          <w:rFonts w:ascii="HGP創英角ﾎﾟｯﾌﾟ体" w:eastAsia="HGP創英角ﾎﾟｯﾌﾟ体" w:hAnsi="HGP創英角ﾎﾟｯﾌﾟ体" w:hint="eastAsia"/>
          <w:b/>
          <w:color w:val="5B9BD5" w:themeColor="accent5"/>
          <w:sz w:val="52"/>
          <w:szCs w:val="52"/>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今日から始めるウォーキング</w:t>
      </w:r>
    </w:p>
    <w:p w14:paraId="58E08B0C" w14:textId="77777777" w:rsidR="000E40C4" w:rsidRDefault="000E40C4" w:rsidP="000E40C4"/>
    <w:p w14:paraId="39433C47" w14:textId="77777777" w:rsidR="000E40C4" w:rsidRPr="00952F4C" w:rsidRDefault="000E40C4" w:rsidP="000E40C4">
      <w:pPr>
        <w:rPr>
          <w:rFonts w:asciiTheme="majorEastAsia" w:eastAsiaTheme="majorEastAsia" w:hAnsiTheme="majorEastAsia"/>
        </w:rPr>
      </w:pPr>
      <w:r w:rsidRPr="00952F4C">
        <w:rPr>
          <w:rFonts w:asciiTheme="majorEastAsia" w:eastAsiaTheme="majorEastAsia" w:hAnsiTheme="majorEastAsia"/>
        </w:rPr>
        <w:t>NPO　みんなで歩こう会</w:t>
      </w:r>
    </w:p>
    <w:p w14:paraId="636C3F5D" w14:textId="77777777" w:rsidR="000E40C4" w:rsidRPr="00952F4C" w:rsidRDefault="000E40C4" w:rsidP="000E40C4">
      <w:pPr>
        <w:rPr>
          <w:rFonts w:asciiTheme="majorEastAsia" w:eastAsiaTheme="majorEastAsia" w:hAnsiTheme="majorEastAsia"/>
        </w:rPr>
      </w:pPr>
      <w:r w:rsidRPr="00952F4C">
        <w:rPr>
          <w:rFonts w:asciiTheme="majorEastAsia" w:eastAsiaTheme="majorEastAsia" w:hAnsiTheme="majorEastAsia" w:hint="eastAsia"/>
        </w:rPr>
        <w:t>代表　小川頼子</w:t>
      </w:r>
    </w:p>
    <w:p w14:paraId="4AC7CF3E" w14:textId="77777777" w:rsidR="000E40C4" w:rsidRDefault="000E40C4" w:rsidP="000E40C4"/>
    <w:p w14:paraId="6E664C0C" w14:textId="63CEBF09" w:rsidR="000E40C4" w:rsidRPr="00DA3ABD" w:rsidRDefault="000E40C4" w:rsidP="000E40C4">
      <w:pPr>
        <w:shd w:val="clear" w:color="auto" w:fill="FBE4D5" w:themeFill="accent2" w:themeFillTint="33"/>
        <w:ind w:left="630"/>
        <w:rPr>
          <w:rFonts w:ascii="游ゴシック Light" w:eastAsia="游ゴシック Light" w:hAnsi="游ゴシック Light"/>
        </w:rPr>
      </w:pPr>
      <w:r w:rsidRPr="00DA3ABD">
        <w:rPr>
          <w:rFonts w:ascii="游ゴシック Light" w:eastAsia="游ゴシック Light" w:hAnsi="游ゴシック Light" w:hint="eastAsia"/>
        </w:rPr>
        <w:t>この資料は、去る</w:t>
      </w:r>
      <w:r>
        <w:rPr>
          <w:rFonts w:ascii="游ゴシック Light" w:eastAsia="游ゴシック Light" w:hAnsi="游ゴシック Light" w:hint="eastAsia"/>
        </w:rPr>
        <w:t>3</w:t>
      </w:r>
      <w:r w:rsidRPr="00DA3ABD">
        <w:rPr>
          <w:rFonts w:ascii="游ゴシック Light" w:eastAsia="游ゴシック Light" w:hAnsi="游ゴシック Light" w:hint="eastAsia"/>
        </w:rPr>
        <w:t>月</w:t>
      </w:r>
      <w:r>
        <w:rPr>
          <w:rFonts w:ascii="游ゴシック Light" w:eastAsia="游ゴシック Light" w:hAnsi="游ゴシック Light" w:hint="eastAsia"/>
        </w:rPr>
        <w:t>25</w:t>
      </w:r>
      <w:r w:rsidRPr="00DA3ABD">
        <w:rPr>
          <w:rFonts w:ascii="游ゴシック Light" w:eastAsia="游ゴシック Light" w:hAnsi="游ゴシック Light" w:hint="eastAsia"/>
        </w:rPr>
        <w:t>日に開催された市民講座の配布資料です。</w:t>
      </w:r>
      <w:r w:rsidR="00E8575B">
        <w:rPr>
          <w:rFonts w:ascii="游ゴシック Light" w:eastAsia="游ゴシック Light" w:hAnsi="游ゴシック Light" w:hint="eastAsia"/>
        </w:rPr>
        <w:t>〇×</w:t>
      </w:r>
      <w:r w:rsidRPr="00DA3ABD">
        <w:rPr>
          <w:rFonts w:ascii="游ゴシック Light" w:eastAsia="游ゴシック Light" w:hAnsi="游ゴシック Light" w:hint="eastAsia"/>
        </w:rPr>
        <w:t>市では、市民の皆様の健康増進を目的に年</w:t>
      </w:r>
      <w:r>
        <w:rPr>
          <w:rFonts w:ascii="游ゴシック Light" w:eastAsia="游ゴシック Light" w:hAnsi="游ゴシック Light" w:hint="eastAsia"/>
        </w:rPr>
        <w:t>6</w:t>
      </w:r>
      <w:r w:rsidRPr="00DA3ABD">
        <w:rPr>
          <w:rFonts w:ascii="游ゴシック Light" w:eastAsia="游ゴシック Light" w:hAnsi="游ゴシック Light"/>
        </w:rPr>
        <w:t>回の市民講座を開催しています。参加は無料で、本年度は5月開講予定です。</w:t>
      </w:r>
    </w:p>
    <w:p w14:paraId="12F24E8E" w14:textId="77777777" w:rsidR="000E40C4" w:rsidRDefault="000E40C4" w:rsidP="000E40C4"/>
    <w:p w14:paraId="74BC6298" w14:textId="77777777" w:rsidR="000E40C4" w:rsidRDefault="000E40C4" w:rsidP="000308D2">
      <w:pPr>
        <w:pStyle w:val="1"/>
      </w:pPr>
      <w:bookmarkStart w:id="0" w:name="_Toc438223135"/>
      <w:bookmarkStart w:id="1" w:name="_Toc438223275"/>
      <w:bookmarkStart w:id="2" w:name="_Toc438284172"/>
      <w:bookmarkStart w:id="3" w:name="_Toc438284291"/>
      <w:bookmarkStart w:id="4" w:name="_Toc4405129"/>
      <w:r>
        <w:rPr>
          <w:rFonts w:hint="eastAsia"/>
        </w:rPr>
        <w:t>ウォーキングの種類</w:t>
      </w:r>
      <w:bookmarkEnd w:id="0"/>
      <w:bookmarkEnd w:id="1"/>
      <w:bookmarkEnd w:id="2"/>
      <w:bookmarkEnd w:id="3"/>
      <w:bookmarkEnd w:id="4"/>
    </w:p>
    <w:p w14:paraId="7A1F4638" w14:textId="726F5EF8" w:rsidR="000E40C4" w:rsidRDefault="00092C5E" w:rsidP="000E40C4">
      <w:r>
        <w:rPr>
          <w:rFonts w:hint="eastAsia"/>
        </w:rPr>
        <w:t>ウォーキングには日常生活から取り入れられるものから本格的なものまであ</w:t>
      </w:r>
      <w:commentRangeStart w:id="5"/>
      <w:ins w:id="6" w:author="小竹 佑児" w:date="2023-01-20T16:53:00Z">
        <w:r w:rsidR="004E72AB">
          <w:rPr>
            <w:rFonts w:hint="eastAsia"/>
          </w:rPr>
          <w:t>ります</w:t>
        </w:r>
      </w:ins>
      <w:commentRangeEnd w:id="5"/>
      <w:ins w:id="7" w:author="小竹 佑児" w:date="2023-01-20T16:56:00Z">
        <w:r w:rsidR="00DD53D3">
          <w:rPr>
            <w:rStyle w:val="af2"/>
          </w:rPr>
          <w:commentReference w:id="5"/>
        </w:r>
      </w:ins>
      <w:del w:id="8" w:author="小竹 佑児" w:date="2023-01-20T16:53:00Z">
        <w:r w:rsidDel="004E72AB">
          <w:rPr>
            <w:rFonts w:hint="eastAsia"/>
          </w:rPr>
          <w:delText>る</w:delText>
        </w:r>
      </w:del>
      <w:r>
        <w:rPr>
          <w:rFonts w:hint="eastAsia"/>
        </w:rPr>
        <w:t>。自分のペースに合わせて選</w:t>
      </w:r>
      <w:ins w:id="9" w:author="小竹 佑児" w:date="2023-01-20T16:54:00Z">
        <w:r w:rsidR="004E72AB">
          <w:rPr>
            <w:rFonts w:hint="eastAsia"/>
          </w:rPr>
          <w:t>びましょう</w:t>
        </w:r>
      </w:ins>
      <w:del w:id="10" w:author="小竹 佑児" w:date="2023-01-20T16:54:00Z">
        <w:r w:rsidDel="004E72AB">
          <w:rPr>
            <w:rFonts w:hint="eastAsia"/>
          </w:rPr>
          <w:delText>ぼう</w:delText>
        </w:r>
      </w:del>
      <w:r>
        <w:rPr>
          <w:rFonts w:hint="eastAsia"/>
        </w:rPr>
        <w:t>。</w:t>
      </w:r>
    </w:p>
    <w:p w14:paraId="1CD5CCDB" w14:textId="77777777" w:rsidR="000E40C4" w:rsidRDefault="000E40C4" w:rsidP="000E40C4"/>
    <w:p w14:paraId="5120A06F" w14:textId="77777777" w:rsidR="000E40C4" w:rsidRPr="00532427" w:rsidRDefault="000E40C4" w:rsidP="00532427">
      <w:pPr>
        <w:pStyle w:val="2"/>
      </w:pPr>
      <w:bookmarkStart w:id="11" w:name="_Toc438223136"/>
      <w:bookmarkStart w:id="12" w:name="_Toc438223276"/>
      <w:bookmarkStart w:id="13" w:name="_Toc438284173"/>
      <w:bookmarkStart w:id="14" w:name="_Toc438284292"/>
      <w:bookmarkStart w:id="15" w:name="_Toc4405130"/>
      <w:r w:rsidRPr="00532427">
        <w:rPr>
          <w:rFonts w:hint="eastAsia"/>
        </w:rPr>
        <w:t>チョコチョコウォーキング</w:t>
      </w:r>
      <w:bookmarkEnd w:id="11"/>
      <w:bookmarkEnd w:id="12"/>
      <w:bookmarkEnd w:id="13"/>
      <w:bookmarkEnd w:id="14"/>
      <w:bookmarkEnd w:id="15"/>
    </w:p>
    <w:p w14:paraId="6BB7A8F9" w14:textId="2C8D4FC5" w:rsidR="000E40C4" w:rsidRDefault="00092C5E" w:rsidP="000E40C4">
      <w:r>
        <w:rPr>
          <w:rFonts w:hint="eastAsia"/>
        </w:rPr>
        <w:t>普段、忙しくて時間のない人、また、ウォーキング初心者にお勧めなのがこのウォーキング。チョコチョコと機会を見つけて歩くことから、チョコチョコウォーキングと命名</w:t>
      </w:r>
      <w:ins w:id="16" w:author="小竹 佑児" w:date="2023-01-20T16:55:00Z">
        <w:r w:rsidR="004E72AB">
          <w:rPr>
            <w:rFonts w:hint="eastAsia"/>
          </w:rPr>
          <w:t>しました</w:t>
        </w:r>
      </w:ins>
      <w:del w:id="17" w:author="小竹 佑児" w:date="2023-01-20T16:55:00Z">
        <w:r w:rsidDel="004E72AB">
          <w:rPr>
            <w:rFonts w:hint="eastAsia"/>
          </w:rPr>
          <w:delText>した</w:delText>
        </w:r>
      </w:del>
      <w:r>
        <w:rPr>
          <w:rFonts w:hint="eastAsia"/>
        </w:rPr>
        <w:t>。内容はいたって簡単。通勤や通学に駅まで歩く、階段を歩いて上る、自転車を降りて歩いて買い物に行くという日常生活の中にあるチョコっとした機会を活かして歩</w:t>
      </w:r>
      <w:ins w:id="18" w:author="小竹 佑児" w:date="2023-01-20T16:55:00Z">
        <w:r w:rsidR="004E72AB">
          <w:rPr>
            <w:rFonts w:hint="eastAsia"/>
          </w:rPr>
          <w:t>きます</w:t>
        </w:r>
      </w:ins>
      <w:del w:id="19" w:author="小竹 佑児" w:date="2023-01-20T16:55:00Z">
        <w:r w:rsidDel="004E72AB">
          <w:rPr>
            <w:rFonts w:hint="eastAsia"/>
          </w:rPr>
          <w:delText>く</w:delText>
        </w:r>
      </w:del>
      <w:r>
        <w:rPr>
          <w:rFonts w:hint="eastAsia"/>
        </w:rPr>
        <w:t>。エスカレーターやエレベータをチョっと我慢して階段を上ってみよう。もし、余裕ができたら、いつもより少し早めに家を出て、駅までの道を少し遠回りしてみるのもよい。少し目線を変えるだけで、いたるところにウォーキングの機会が眠っている。</w:t>
      </w:r>
    </w:p>
    <w:p w14:paraId="7FDA52D0" w14:textId="77777777" w:rsidR="000E40C4" w:rsidRDefault="000E40C4" w:rsidP="000E40C4">
      <w:pPr>
        <w:jc w:val="right"/>
      </w:pPr>
      <w:r>
        <w:rPr>
          <w:noProof/>
        </w:rPr>
        <w:drawing>
          <wp:inline distT="0" distB="0" distL="0" distR="0" wp14:anchorId="3E352B1D" wp14:editId="18C3DC2B">
            <wp:extent cx="2647646" cy="1985735"/>
            <wp:effectExtent l="0" t="0" r="635" b="0"/>
            <wp:docPr id="1"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6"/>
                    <pic:cNvPicPr>
                      <a:picLocks noChangeAspect="1" noChangeArrowheads="1"/>
                    </pic:cNvPicPr>
                  </pic:nvPicPr>
                  <pic:blipFill>
                    <a:blip r:embed="rId13" cstate="print">
                      <a:extLst>
                        <a:ext uri="{28A0092B-C50C-407E-A947-70E740481C1C}">
                          <a14:useLocalDpi xmlns:a14="http://schemas.microsoft.com/office/drawing/2010/main" val="0"/>
                        </a:ext>
                      </a:extLst>
                    </a:blip>
                    <a:stretch>
                      <a:fillRect/>
                    </a:stretch>
                  </pic:blipFill>
                  <pic:spPr bwMode="auto">
                    <a:xfrm>
                      <a:off x="0" y="0"/>
                      <a:ext cx="2647646" cy="1985735"/>
                    </a:xfrm>
                    <a:prstGeom prst="rect">
                      <a:avLst/>
                    </a:prstGeom>
                    <a:ln>
                      <a:noFill/>
                    </a:ln>
                    <a:effectLst>
                      <a:softEdge rad="112500"/>
                    </a:effectLst>
                  </pic:spPr>
                </pic:pic>
              </a:graphicData>
            </a:graphic>
          </wp:inline>
        </w:drawing>
      </w:r>
    </w:p>
    <w:p w14:paraId="75A7E73A" w14:textId="77777777" w:rsidR="000E40C4" w:rsidRPr="00E2773D" w:rsidRDefault="000E40C4" w:rsidP="000E40C4">
      <w:pPr>
        <w:jc w:val="right"/>
        <w:rPr>
          <w:sz w:val="18"/>
        </w:rPr>
      </w:pPr>
      <w:r w:rsidRPr="00E2773D">
        <w:rPr>
          <w:rFonts w:hint="eastAsia"/>
          <w:sz w:val="18"/>
        </w:rPr>
        <w:t>駅までの道を遠回りして</w:t>
      </w:r>
      <w:r>
        <w:rPr>
          <w:rFonts w:hint="eastAsia"/>
          <w:sz w:val="18"/>
        </w:rPr>
        <w:t>歩いてみよう！</w:t>
      </w:r>
    </w:p>
    <w:sectPr w:rsidR="000E40C4" w:rsidRPr="00E2773D">
      <w:headerReference w:type="default" r:id="rId14"/>
      <w:footerReference w:type="default" r:id="rId15"/>
      <w:pgSz w:w="11906" w:h="16838"/>
      <w:pgMar w:top="1985" w:right="1701" w:bottom="1701" w:left="1701" w:header="851" w:footer="992" w:gutter="0"/>
      <w:cols w:space="425"/>
      <w:docGrid w:type="lines"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5" w:author="小竹 佑児" w:date="2023-01-20T16:56:00Z" w:initials="小竹">
    <w:p w14:paraId="6AFCDCEE" w14:textId="77777777" w:rsidR="00F852EA" w:rsidRDefault="00DD53D3" w:rsidP="00F852EA">
      <w:pPr>
        <w:pStyle w:val="af3"/>
      </w:pPr>
      <w:r>
        <w:rPr>
          <w:rStyle w:val="af2"/>
        </w:rPr>
        <w:annotationRef/>
      </w:r>
      <w:r w:rsidR="00F852EA">
        <w:t>ですます調で統一しましょう。</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6AFCDCEE"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2775463D" w16cex:dateUtc="2023-01-20T07:5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6AFCDCEE" w16cid:durableId="2775463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BF6CBE" w14:textId="77777777" w:rsidR="003212D5" w:rsidRDefault="003212D5" w:rsidP="00C50987">
      <w:r>
        <w:separator/>
      </w:r>
    </w:p>
  </w:endnote>
  <w:endnote w:type="continuationSeparator" w:id="0">
    <w:p w14:paraId="1E39BEEB" w14:textId="77777777" w:rsidR="003212D5" w:rsidRDefault="003212D5" w:rsidP="00C509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Yu Gothic">
    <w:altName w:val="游ゴシック"/>
    <w:panose1 w:val="020B0400000000000000"/>
    <w:charset w:val="80"/>
    <w:family w:val="modern"/>
    <w:pitch w:val="variable"/>
    <w:sig w:usb0="E00002FF" w:usb1="2AC7FDFF" w:usb2="00000016" w:usb3="00000000" w:csb0="0002009F" w:csb1="00000000"/>
  </w:font>
  <w:font w:name="游ゴシック Light">
    <w:panose1 w:val="020B0300000000000000"/>
    <w:charset w:val="80"/>
    <w:family w:val="modern"/>
    <w:pitch w:val="variable"/>
    <w:sig w:usb0="E00002FF" w:usb1="2AC7FDFF" w:usb2="00000016" w:usb3="00000000" w:csb0="0002009F" w:csb1="00000000"/>
  </w:font>
  <w:font w:name="HGP創英角ﾎﾟｯﾌﾟ体">
    <w:panose1 w:val="040B0A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20161296"/>
      <w:docPartObj>
        <w:docPartGallery w:val="Page Numbers (Bottom of Page)"/>
        <w:docPartUnique/>
      </w:docPartObj>
    </w:sdtPr>
    <w:sdtEndPr/>
    <w:sdtContent>
      <w:p w14:paraId="0130A686" w14:textId="058EA3AD" w:rsidR="00DB7F20" w:rsidRDefault="00DB7F20">
        <w:pPr>
          <w:pStyle w:val="a9"/>
          <w:jc w:val="center"/>
        </w:pPr>
        <w:r>
          <w:fldChar w:fldCharType="begin"/>
        </w:r>
        <w:r>
          <w:instrText>PAGE   \* MERGEFORMAT</w:instrText>
        </w:r>
        <w:r>
          <w:fldChar w:fldCharType="separate"/>
        </w:r>
        <w:r>
          <w:rPr>
            <w:lang w:val="ja-JP"/>
          </w:rPr>
          <w:t>2</w:t>
        </w:r>
        <w:r>
          <w:fldChar w:fldCharType="end"/>
        </w:r>
      </w:p>
    </w:sdtContent>
  </w:sdt>
  <w:p w14:paraId="6791A519" w14:textId="77777777" w:rsidR="00DB7F20" w:rsidRDefault="00DB7F20">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1F2DD7" w14:textId="77777777" w:rsidR="003212D5" w:rsidRDefault="003212D5" w:rsidP="00C50987">
      <w:r>
        <w:separator/>
      </w:r>
    </w:p>
  </w:footnote>
  <w:footnote w:type="continuationSeparator" w:id="0">
    <w:p w14:paraId="07297862" w14:textId="77777777" w:rsidR="003212D5" w:rsidRDefault="003212D5" w:rsidP="00C509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944D4B" w14:textId="1564710E" w:rsidR="00C50987" w:rsidRDefault="00C50987">
    <w:pPr>
      <w:pStyle w:val="a7"/>
    </w:pPr>
    <w:r>
      <w:rPr>
        <w:rFonts w:hint="eastAsia"/>
      </w:rPr>
      <w:t>みんなで歩こう会　講座資料</w:t>
    </w: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小竹 佑児">
    <w15:presenceInfo w15:providerId="Windows Live" w15:userId="707da39438857f2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bordersDoNotSurroundHeader/>
  <w:bordersDoNotSurroundFooter/>
  <w:activeWritingStyle w:appName="MSWord" w:lang="ja-JP" w:vendorID="64" w:dllVersion="0" w:nlCheck="1" w:checkStyle="1"/>
  <w:activeWritingStyle w:appName="MSWord" w:lang="en-US" w:vendorID="64" w:dllVersion="4096" w:nlCheck="1" w:checkStyle="0"/>
  <w:proofState w:spelling="clean" w:grammar="dirty"/>
  <w:trackRevisions/>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40C4"/>
    <w:rsid w:val="000308D2"/>
    <w:rsid w:val="00092C5E"/>
    <w:rsid w:val="000C1039"/>
    <w:rsid w:val="000E40C4"/>
    <w:rsid w:val="00157996"/>
    <w:rsid w:val="001D3B69"/>
    <w:rsid w:val="0026217B"/>
    <w:rsid w:val="003212D5"/>
    <w:rsid w:val="0033186E"/>
    <w:rsid w:val="003851FD"/>
    <w:rsid w:val="00453BA0"/>
    <w:rsid w:val="004843E0"/>
    <w:rsid w:val="004D4786"/>
    <w:rsid w:val="004D6262"/>
    <w:rsid w:val="004E72AB"/>
    <w:rsid w:val="00532427"/>
    <w:rsid w:val="005329F3"/>
    <w:rsid w:val="00550FAB"/>
    <w:rsid w:val="0062182B"/>
    <w:rsid w:val="006616CA"/>
    <w:rsid w:val="006B7074"/>
    <w:rsid w:val="007F104A"/>
    <w:rsid w:val="008D2BAA"/>
    <w:rsid w:val="009D5D83"/>
    <w:rsid w:val="00A411AB"/>
    <w:rsid w:val="00BA6B4F"/>
    <w:rsid w:val="00BB7C4E"/>
    <w:rsid w:val="00C223AF"/>
    <w:rsid w:val="00C47FE9"/>
    <w:rsid w:val="00C50987"/>
    <w:rsid w:val="00D563D2"/>
    <w:rsid w:val="00DB7F20"/>
    <w:rsid w:val="00DD53D3"/>
    <w:rsid w:val="00E57090"/>
    <w:rsid w:val="00E8575B"/>
    <w:rsid w:val="00F40888"/>
    <w:rsid w:val="00F477F3"/>
    <w:rsid w:val="00F852EA"/>
    <w:rsid w:val="00FC26C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8F10EF6"/>
  <w15:chartTrackingRefBased/>
  <w15:docId w15:val="{914376E3-FD19-4D21-8FD1-74B73BC7C1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E40C4"/>
    <w:pPr>
      <w:widowControl w:val="0"/>
      <w:jc w:val="both"/>
    </w:pPr>
  </w:style>
  <w:style w:type="paragraph" w:styleId="1">
    <w:name w:val="heading 1"/>
    <w:basedOn w:val="a"/>
    <w:next w:val="a"/>
    <w:link w:val="10"/>
    <w:uiPriority w:val="9"/>
    <w:qFormat/>
    <w:rsid w:val="000308D2"/>
    <w:pPr>
      <w:keepNext/>
      <w:pBdr>
        <w:bottom w:val="single" w:sz="4" w:space="1" w:color="auto"/>
        <w:right w:val="single" w:sz="4" w:space="4" w:color="auto"/>
      </w:pBdr>
      <w:shd w:val="clear" w:color="auto" w:fill="BDD6EE" w:themeFill="accent5" w:themeFillTint="66"/>
      <w:spacing w:after="240"/>
      <w:outlineLvl w:val="0"/>
    </w:pPr>
    <w:rPr>
      <w:rFonts w:ascii="HG丸ｺﾞｼｯｸM-PRO" w:eastAsia="HG丸ｺﾞｼｯｸM-PRO" w:hAnsi="HG丸ｺﾞｼｯｸM-PRO" w:cstheme="majorBidi"/>
      <w:sz w:val="24"/>
      <w:szCs w:val="24"/>
    </w:rPr>
  </w:style>
  <w:style w:type="paragraph" w:styleId="2">
    <w:name w:val="heading 2"/>
    <w:basedOn w:val="a"/>
    <w:next w:val="a"/>
    <w:link w:val="20"/>
    <w:uiPriority w:val="9"/>
    <w:unhideWhenUsed/>
    <w:qFormat/>
    <w:rsid w:val="00532427"/>
    <w:pPr>
      <w:keepNext/>
      <w:pBdr>
        <w:bottom w:val="single" w:sz="4" w:space="1" w:color="auto"/>
      </w:pBdr>
      <w:spacing w:after="240"/>
      <w:outlineLvl w:val="1"/>
    </w:pPr>
    <w:rPr>
      <w:rFonts w:ascii="Yu Gothic" w:eastAsia="Yu Gothic" w:hAnsi="Yu Gothic" w:cstheme="majorBidi"/>
      <w:b/>
      <w:color w:val="2E74B5" w:themeColor="accent5" w:themeShade="BF"/>
    </w:rPr>
  </w:style>
  <w:style w:type="paragraph" w:styleId="3">
    <w:name w:val="heading 3"/>
    <w:basedOn w:val="a"/>
    <w:next w:val="a"/>
    <w:link w:val="30"/>
    <w:uiPriority w:val="9"/>
    <w:unhideWhenUsed/>
    <w:qFormat/>
    <w:rsid w:val="005329F3"/>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6-3">
    <w:name w:val="List Table 6 Colorful Accent 3"/>
    <w:basedOn w:val="a1"/>
    <w:uiPriority w:val="51"/>
    <w:rsid w:val="000E40C4"/>
    <w:rPr>
      <w:color w:val="7B7B7B" w:themeColor="accent3" w:themeShade="BF"/>
    </w:rPr>
    <w:tblPr>
      <w:tblStyleRowBandSize w:val="1"/>
      <w:tblStyleColBandSize w:val="1"/>
      <w:tblBorders>
        <w:top w:val="single" w:sz="4" w:space="0" w:color="A5A5A5" w:themeColor="accent3"/>
        <w:bottom w:val="single" w:sz="4" w:space="0" w:color="A5A5A5" w:themeColor="accent3"/>
      </w:tblBorders>
    </w:tblPr>
    <w:tblStylePr w:type="firstRow">
      <w:rPr>
        <w:b/>
        <w:bCs/>
      </w:rPr>
      <w:tblPr/>
      <w:tcPr>
        <w:tcBorders>
          <w:bottom w:val="single" w:sz="4" w:space="0" w:color="A5A5A5" w:themeColor="accent3"/>
        </w:tcBorders>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paragraph" w:styleId="a3">
    <w:name w:val="Balloon Text"/>
    <w:basedOn w:val="a"/>
    <w:link w:val="a4"/>
    <w:uiPriority w:val="99"/>
    <w:semiHidden/>
    <w:unhideWhenUsed/>
    <w:rsid w:val="000E40C4"/>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0E40C4"/>
    <w:rPr>
      <w:rFonts w:asciiTheme="majorHAnsi" w:eastAsiaTheme="majorEastAsia" w:hAnsiTheme="majorHAnsi" w:cstheme="majorBidi"/>
      <w:sz w:val="18"/>
      <w:szCs w:val="18"/>
    </w:rPr>
  </w:style>
  <w:style w:type="character" w:styleId="a5">
    <w:name w:val="Hyperlink"/>
    <w:basedOn w:val="a0"/>
    <w:uiPriority w:val="99"/>
    <w:unhideWhenUsed/>
    <w:rsid w:val="0033186E"/>
    <w:rPr>
      <w:color w:val="0563C1" w:themeColor="hyperlink"/>
      <w:u w:val="single"/>
    </w:rPr>
  </w:style>
  <w:style w:type="character" w:styleId="a6">
    <w:name w:val="Unresolved Mention"/>
    <w:basedOn w:val="a0"/>
    <w:uiPriority w:val="99"/>
    <w:semiHidden/>
    <w:unhideWhenUsed/>
    <w:rsid w:val="0033186E"/>
    <w:rPr>
      <w:color w:val="605E5C"/>
      <w:shd w:val="clear" w:color="auto" w:fill="E1DFDD"/>
    </w:rPr>
  </w:style>
  <w:style w:type="character" w:customStyle="1" w:styleId="10">
    <w:name w:val="見出し 1 (文字)"/>
    <w:basedOn w:val="a0"/>
    <w:link w:val="1"/>
    <w:uiPriority w:val="9"/>
    <w:rsid w:val="000308D2"/>
    <w:rPr>
      <w:rFonts w:ascii="HG丸ｺﾞｼｯｸM-PRO" w:eastAsia="HG丸ｺﾞｼｯｸM-PRO" w:hAnsi="HG丸ｺﾞｼｯｸM-PRO" w:cstheme="majorBidi"/>
      <w:sz w:val="24"/>
      <w:szCs w:val="24"/>
      <w:shd w:val="clear" w:color="auto" w:fill="BDD6EE" w:themeFill="accent5" w:themeFillTint="66"/>
    </w:rPr>
  </w:style>
  <w:style w:type="character" w:customStyle="1" w:styleId="20">
    <w:name w:val="見出し 2 (文字)"/>
    <w:basedOn w:val="a0"/>
    <w:link w:val="2"/>
    <w:uiPriority w:val="9"/>
    <w:rsid w:val="00532427"/>
    <w:rPr>
      <w:rFonts w:ascii="Yu Gothic" w:eastAsia="Yu Gothic" w:hAnsi="Yu Gothic" w:cstheme="majorBidi"/>
      <w:b/>
      <w:color w:val="2E74B5" w:themeColor="accent5" w:themeShade="BF"/>
    </w:rPr>
  </w:style>
  <w:style w:type="character" w:customStyle="1" w:styleId="30">
    <w:name w:val="見出し 3 (文字)"/>
    <w:basedOn w:val="a0"/>
    <w:link w:val="3"/>
    <w:uiPriority w:val="9"/>
    <w:rsid w:val="005329F3"/>
    <w:rPr>
      <w:rFonts w:asciiTheme="majorHAnsi" w:eastAsiaTheme="majorEastAsia" w:hAnsiTheme="majorHAnsi" w:cstheme="majorBidi"/>
    </w:rPr>
  </w:style>
  <w:style w:type="paragraph" w:styleId="a7">
    <w:name w:val="header"/>
    <w:basedOn w:val="a"/>
    <w:link w:val="a8"/>
    <w:uiPriority w:val="99"/>
    <w:unhideWhenUsed/>
    <w:rsid w:val="00C50987"/>
    <w:pPr>
      <w:tabs>
        <w:tab w:val="center" w:pos="4252"/>
        <w:tab w:val="right" w:pos="8504"/>
      </w:tabs>
      <w:snapToGrid w:val="0"/>
    </w:pPr>
  </w:style>
  <w:style w:type="character" w:customStyle="1" w:styleId="a8">
    <w:name w:val="ヘッダー (文字)"/>
    <w:basedOn w:val="a0"/>
    <w:link w:val="a7"/>
    <w:uiPriority w:val="99"/>
    <w:rsid w:val="00C50987"/>
  </w:style>
  <w:style w:type="paragraph" w:styleId="a9">
    <w:name w:val="footer"/>
    <w:basedOn w:val="a"/>
    <w:link w:val="aa"/>
    <w:uiPriority w:val="99"/>
    <w:unhideWhenUsed/>
    <w:rsid w:val="00C50987"/>
    <w:pPr>
      <w:tabs>
        <w:tab w:val="center" w:pos="4252"/>
        <w:tab w:val="right" w:pos="8504"/>
      </w:tabs>
      <w:snapToGrid w:val="0"/>
    </w:pPr>
  </w:style>
  <w:style w:type="character" w:customStyle="1" w:styleId="aa">
    <w:name w:val="フッター (文字)"/>
    <w:basedOn w:val="a0"/>
    <w:link w:val="a9"/>
    <w:uiPriority w:val="99"/>
    <w:rsid w:val="00C50987"/>
  </w:style>
  <w:style w:type="paragraph" w:styleId="ab">
    <w:name w:val="TOC Heading"/>
    <w:basedOn w:val="1"/>
    <w:next w:val="a"/>
    <w:uiPriority w:val="39"/>
    <w:unhideWhenUsed/>
    <w:qFormat/>
    <w:rsid w:val="00C47FE9"/>
    <w:pPr>
      <w:keepLines/>
      <w:widowControl/>
      <w:pBdr>
        <w:bottom w:val="none" w:sz="0" w:space="0" w:color="auto"/>
        <w:right w:val="none" w:sz="0" w:space="0" w:color="auto"/>
      </w:pBdr>
      <w:shd w:val="clear" w:color="auto" w:fill="auto"/>
      <w:spacing w:before="240" w:after="0" w:line="259" w:lineRule="auto"/>
      <w:jc w:val="left"/>
      <w:outlineLvl w:val="9"/>
    </w:pPr>
    <w:rPr>
      <w:rFonts w:asciiTheme="majorHAnsi" w:eastAsiaTheme="majorEastAsia" w:hAnsiTheme="majorHAnsi"/>
      <w:color w:val="2F5496" w:themeColor="accent1" w:themeShade="BF"/>
      <w:kern w:val="0"/>
      <w:sz w:val="32"/>
      <w:szCs w:val="32"/>
    </w:rPr>
  </w:style>
  <w:style w:type="paragraph" w:styleId="11">
    <w:name w:val="toc 1"/>
    <w:basedOn w:val="a"/>
    <w:next w:val="a"/>
    <w:autoRedefine/>
    <w:uiPriority w:val="39"/>
    <w:unhideWhenUsed/>
    <w:rsid w:val="00C47FE9"/>
  </w:style>
  <w:style w:type="paragraph" w:styleId="21">
    <w:name w:val="toc 2"/>
    <w:basedOn w:val="a"/>
    <w:next w:val="a"/>
    <w:autoRedefine/>
    <w:uiPriority w:val="39"/>
    <w:unhideWhenUsed/>
    <w:rsid w:val="00C47FE9"/>
    <w:pPr>
      <w:ind w:leftChars="100" w:left="210"/>
    </w:pPr>
  </w:style>
  <w:style w:type="paragraph" w:styleId="31">
    <w:name w:val="toc 3"/>
    <w:basedOn w:val="a"/>
    <w:next w:val="a"/>
    <w:autoRedefine/>
    <w:uiPriority w:val="39"/>
    <w:unhideWhenUsed/>
    <w:rsid w:val="00C47FE9"/>
    <w:pPr>
      <w:ind w:leftChars="200" w:left="420"/>
    </w:pPr>
  </w:style>
  <w:style w:type="paragraph" w:styleId="ac">
    <w:name w:val="footnote text"/>
    <w:basedOn w:val="a"/>
    <w:link w:val="ad"/>
    <w:uiPriority w:val="99"/>
    <w:semiHidden/>
    <w:unhideWhenUsed/>
    <w:rsid w:val="001D3B69"/>
    <w:pPr>
      <w:snapToGrid w:val="0"/>
      <w:jc w:val="left"/>
    </w:pPr>
  </w:style>
  <w:style w:type="character" w:customStyle="1" w:styleId="ad">
    <w:name w:val="脚注文字列 (文字)"/>
    <w:basedOn w:val="a0"/>
    <w:link w:val="ac"/>
    <w:uiPriority w:val="99"/>
    <w:semiHidden/>
    <w:rsid w:val="001D3B69"/>
  </w:style>
  <w:style w:type="character" w:styleId="ae">
    <w:name w:val="footnote reference"/>
    <w:basedOn w:val="a0"/>
    <w:uiPriority w:val="99"/>
    <w:semiHidden/>
    <w:unhideWhenUsed/>
    <w:rsid w:val="001D3B69"/>
    <w:rPr>
      <w:vertAlign w:val="superscript"/>
    </w:rPr>
  </w:style>
  <w:style w:type="paragraph" w:styleId="af">
    <w:name w:val="endnote text"/>
    <w:basedOn w:val="a"/>
    <w:link w:val="af0"/>
    <w:uiPriority w:val="99"/>
    <w:semiHidden/>
    <w:unhideWhenUsed/>
    <w:rsid w:val="006B7074"/>
    <w:pPr>
      <w:snapToGrid w:val="0"/>
      <w:jc w:val="left"/>
    </w:pPr>
  </w:style>
  <w:style w:type="character" w:customStyle="1" w:styleId="af0">
    <w:name w:val="文末脚注文字列 (文字)"/>
    <w:basedOn w:val="a0"/>
    <w:link w:val="af"/>
    <w:uiPriority w:val="99"/>
    <w:semiHidden/>
    <w:rsid w:val="006B7074"/>
  </w:style>
  <w:style w:type="character" w:styleId="af1">
    <w:name w:val="endnote reference"/>
    <w:basedOn w:val="a0"/>
    <w:uiPriority w:val="99"/>
    <w:semiHidden/>
    <w:unhideWhenUsed/>
    <w:rsid w:val="006B7074"/>
    <w:rPr>
      <w:vertAlign w:val="superscript"/>
    </w:rPr>
  </w:style>
  <w:style w:type="character" w:styleId="af2">
    <w:name w:val="annotation reference"/>
    <w:basedOn w:val="a0"/>
    <w:uiPriority w:val="99"/>
    <w:semiHidden/>
    <w:unhideWhenUsed/>
    <w:rsid w:val="0026217B"/>
    <w:rPr>
      <w:sz w:val="18"/>
      <w:szCs w:val="18"/>
    </w:rPr>
  </w:style>
  <w:style w:type="paragraph" w:styleId="af3">
    <w:name w:val="annotation text"/>
    <w:basedOn w:val="a"/>
    <w:link w:val="af4"/>
    <w:uiPriority w:val="99"/>
    <w:unhideWhenUsed/>
    <w:rsid w:val="0026217B"/>
    <w:pPr>
      <w:jc w:val="left"/>
    </w:pPr>
  </w:style>
  <w:style w:type="character" w:customStyle="1" w:styleId="af4">
    <w:name w:val="コメント文字列 (文字)"/>
    <w:basedOn w:val="a0"/>
    <w:link w:val="af3"/>
    <w:uiPriority w:val="99"/>
    <w:rsid w:val="0026217B"/>
  </w:style>
  <w:style w:type="paragraph" w:styleId="af5">
    <w:name w:val="annotation subject"/>
    <w:basedOn w:val="af3"/>
    <w:next w:val="af3"/>
    <w:link w:val="af6"/>
    <w:uiPriority w:val="99"/>
    <w:semiHidden/>
    <w:unhideWhenUsed/>
    <w:rsid w:val="0026217B"/>
    <w:rPr>
      <w:b/>
      <w:bCs/>
    </w:rPr>
  </w:style>
  <w:style w:type="character" w:customStyle="1" w:styleId="af6">
    <w:name w:val="コメント内容 (文字)"/>
    <w:basedOn w:val="af4"/>
    <w:link w:val="af5"/>
    <w:uiPriority w:val="99"/>
    <w:semiHidden/>
    <w:rsid w:val="0026217B"/>
    <w:rPr>
      <w:b/>
      <w:bCs/>
    </w:rPr>
  </w:style>
  <w:style w:type="paragraph" w:styleId="af7">
    <w:name w:val="Revision"/>
    <w:hidden/>
    <w:uiPriority w:val="99"/>
    <w:semiHidden/>
    <w:rsid w:val="004E72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ublicdomainq.net/walking-physical-exercise-woman-0000913/" TargetMode="External"/><Relationship Id="rId13" Type="http://schemas.openxmlformats.org/officeDocument/2006/relationships/image" Target="media/image2.jpe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microsoft.com/office/2018/08/relationships/commentsExtensible" Target="commentsExtensible.xml"/><Relationship Id="rId17" Type="http://schemas.microsoft.com/office/2011/relationships/people" Target="people.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microsoft.com/office/2016/09/relationships/commentsIds" Target="commentsIds.xml"/><Relationship Id="rId5" Type="http://schemas.openxmlformats.org/officeDocument/2006/relationships/footnotes" Target="footnotes.xml"/><Relationship Id="rId15" Type="http://schemas.openxmlformats.org/officeDocument/2006/relationships/footer" Target="footer1.xml"/><Relationship Id="rId10" Type="http://schemas.microsoft.com/office/2011/relationships/commentsExtended" Target="commentsExtended.xml"/><Relationship Id="rId4" Type="http://schemas.openxmlformats.org/officeDocument/2006/relationships/webSettings" Target="webSettings.xml"/><Relationship Id="rId9" Type="http://schemas.openxmlformats.org/officeDocument/2006/relationships/comments" Target="comments.xml"/><Relationship Id="rId14"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59A247-D27D-482F-9492-8B3C10538E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264</Words>
  <Characters>265</Characters>
  <Application>Microsoft Office Word</Application>
  <DocSecurity>0</DocSecurity>
  <Lines>13</Lines>
  <Paragraphs>10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Gakken Taro</dc:creator>
  <cp:keywords/>
  <dc:description/>
  <cp:lastModifiedBy>中川理緒</cp:lastModifiedBy>
  <cp:revision>9</cp:revision>
  <cp:lastPrinted>2019-03-25T02:19:00Z</cp:lastPrinted>
  <dcterms:created xsi:type="dcterms:W3CDTF">2019-06-10T11:17:00Z</dcterms:created>
  <dcterms:modified xsi:type="dcterms:W3CDTF">2026-01-13T01:43:00Z</dcterms:modified>
</cp:coreProperties>
</file>